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12" w:rsidRDefault="001B0012" w:rsidP="00A9658B">
      <w:pPr>
        <w:spacing w:after="0" w:line="360" w:lineRule="auto"/>
        <w:jc w:val="center"/>
        <w:rPr>
          <w:b/>
        </w:rPr>
      </w:pPr>
      <w:r w:rsidRPr="007445C4">
        <w:rPr>
          <w:noProof/>
          <w:lang w:eastAsia="en-GB"/>
        </w:rPr>
        <w:drawing>
          <wp:inline distT="0" distB="0" distL="0" distR="0" wp14:anchorId="06574032" wp14:editId="5C4662F4">
            <wp:extent cx="2553510" cy="814062"/>
            <wp:effectExtent l="0" t="0" r="0" b="5715"/>
            <wp:docPr id="1" name="Picture 1" descr="\\userfs\km824\w2k\Desktop\exec logo l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serfs\km824\w2k\Desktop\exec logo lon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904" cy="81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7C" w:rsidRDefault="00B3077C" w:rsidP="002B3212">
      <w:pPr>
        <w:spacing w:after="0" w:line="360" w:lineRule="auto"/>
        <w:jc w:val="center"/>
        <w:rPr>
          <w:b/>
        </w:rPr>
      </w:pPr>
    </w:p>
    <w:p w:rsidR="009B470B" w:rsidRPr="00925048" w:rsidRDefault="009B470B" w:rsidP="002B3212">
      <w:pPr>
        <w:spacing w:after="0" w:line="360" w:lineRule="auto"/>
        <w:jc w:val="center"/>
        <w:rPr>
          <w:b/>
          <w:sz w:val="32"/>
          <w:szCs w:val="32"/>
        </w:rPr>
      </w:pPr>
      <w:r w:rsidRPr="00925048">
        <w:rPr>
          <w:b/>
          <w:sz w:val="32"/>
          <w:szCs w:val="32"/>
        </w:rPr>
        <w:t>Instructions</w:t>
      </w:r>
    </w:p>
    <w:p w:rsidR="00B3077C" w:rsidRPr="002B3212" w:rsidRDefault="00B3077C" w:rsidP="002B3212">
      <w:pPr>
        <w:spacing w:after="0" w:line="360" w:lineRule="auto"/>
        <w:jc w:val="center"/>
        <w:rPr>
          <w:b/>
        </w:rPr>
      </w:pPr>
    </w:p>
    <w:p w:rsidR="009B470B" w:rsidRPr="000A092E" w:rsidRDefault="009B470B" w:rsidP="000A092E">
      <w:pPr>
        <w:spacing w:after="0" w:line="360" w:lineRule="auto"/>
        <w:rPr>
          <w:u w:val="single"/>
        </w:rPr>
      </w:pPr>
      <w:r w:rsidRPr="000A092E">
        <w:rPr>
          <w:u w:val="single"/>
        </w:rPr>
        <w:t xml:space="preserve">Preamble </w:t>
      </w:r>
    </w:p>
    <w:p w:rsidR="009B470B" w:rsidRDefault="009B470B" w:rsidP="000A092E">
      <w:pPr>
        <w:spacing w:after="0" w:line="360" w:lineRule="auto"/>
        <w:jc w:val="both"/>
      </w:pPr>
      <w:r w:rsidRPr="007445C4">
        <w:t>Welcome to this experiment. Than</w:t>
      </w:r>
      <w:r>
        <w:t>k you for coming.</w:t>
      </w:r>
      <w:r w:rsidRPr="007445C4">
        <w:t xml:space="preserve"> Please </w:t>
      </w:r>
      <w:r>
        <w:t xml:space="preserve">read </w:t>
      </w:r>
      <w:r w:rsidR="00452309">
        <w:t xml:space="preserve">very </w:t>
      </w:r>
      <w:r>
        <w:t>carefully these instructions. They</w:t>
      </w:r>
      <w:r w:rsidRPr="007445C4">
        <w:t xml:space="preserve"> are to help you to understand what you will be asked to do</w:t>
      </w:r>
      <w:r w:rsidR="000872D5">
        <w:t xml:space="preserve"> and how will you get paid</w:t>
      </w:r>
      <w:r w:rsidRPr="007445C4">
        <w:t>.</w:t>
      </w:r>
      <w:r w:rsidR="000872D5">
        <w:t xml:space="preserve"> The experiment is simple and gives you the chance </w:t>
      </w:r>
      <w:r w:rsidR="00146CC7">
        <w:t>to earn</w:t>
      </w:r>
      <w:r w:rsidR="000872D5">
        <w:t xml:space="preserve"> money. Y</w:t>
      </w:r>
      <w:r w:rsidRPr="007445C4">
        <w:t xml:space="preserve">ou will be paid </w:t>
      </w:r>
      <w:r w:rsidR="009C21A1">
        <w:t xml:space="preserve">in cash </w:t>
      </w:r>
      <w:r w:rsidRPr="007445C4">
        <w:t xml:space="preserve">immediately after </w:t>
      </w:r>
      <w:r w:rsidR="000872D5">
        <w:t>the experiment is completed</w:t>
      </w:r>
      <w:r w:rsidRPr="007445C4">
        <w:t>.</w:t>
      </w:r>
    </w:p>
    <w:p w:rsidR="009B470B" w:rsidRDefault="009B470B" w:rsidP="000A092E">
      <w:pPr>
        <w:spacing w:after="0" w:line="360" w:lineRule="auto"/>
        <w:jc w:val="both"/>
      </w:pPr>
    </w:p>
    <w:p w:rsidR="000A092E" w:rsidRPr="000A092E" w:rsidRDefault="000A092E" w:rsidP="000A092E">
      <w:pPr>
        <w:spacing w:after="0" w:line="360" w:lineRule="auto"/>
        <w:jc w:val="both"/>
      </w:pPr>
      <w:r w:rsidRPr="000A092E">
        <w:rPr>
          <w:u w:val="single"/>
        </w:rPr>
        <w:t>T</w:t>
      </w:r>
      <w:r>
        <w:rPr>
          <w:u w:val="single"/>
        </w:rPr>
        <w:t>he Experiment</w:t>
      </w:r>
    </w:p>
    <w:p w:rsidR="00687400" w:rsidRDefault="00254577" w:rsidP="000A092E">
      <w:pPr>
        <w:spacing w:after="0" w:line="360" w:lineRule="auto"/>
        <w:jc w:val="both"/>
      </w:pPr>
      <w:r>
        <w:t xml:space="preserve">The experiment is interested in how you </w:t>
      </w:r>
      <w:r w:rsidR="009C21A1">
        <w:t>take decisions</w:t>
      </w:r>
      <w:r>
        <w:t xml:space="preserve">. </w:t>
      </w:r>
      <w:r w:rsidR="00666B99">
        <w:t xml:space="preserve">This is an individual decision making experiment. Your decision will not affect the payoff of the others nor do their decisions affect yours. </w:t>
      </w:r>
      <w:r w:rsidR="00925048" w:rsidRPr="00733D61">
        <w:t>The experiment is separated into two sections. For the first section, y</w:t>
      </w:r>
      <w:r w:rsidR="000A092E" w:rsidRPr="00733D61">
        <w:t xml:space="preserve">ou will be presented with a series of </w:t>
      </w:r>
      <w:r w:rsidR="00A9658B" w:rsidRPr="00733D61">
        <w:t>120</w:t>
      </w:r>
      <w:r w:rsidR="000A092E" w:rsidRPr="00733D61">
        <w:t xml:space="preserve"> </w:t>
      </w:r>
      <w:r w:rsidR="00533BA9" w:rsidRPr="00733D61">
        <w:t>problems</w:t>
      </w:r>
      <w:r w:rsidR="00E01123">
        <w:t>,</w:t>
      </w:r>
      <w:r w:rsidR="00925048" w:rsidRPr="00733D61">
        <w:t xml:space="preserve"> while in the second </w:t>
      </w:r>
      <w:proofErr w:type="gramStart"/>
      <w:r w:rsidR="00925048" w:rsidRPr="00733D61">
        <w:t>section,</w:t>
      </w:r>
      <w:proofErr w:type="gramEnd"/>
      <w:r w:rsidR="00925048" w:rsidRPr="00733D61">
        <w:t xml:space="preserve"> you will be presented with a series of 36 problems</w:t>
      </w:r>
      <w:r w:rsidR="009B42E1" w:rsidRPr="00733D61">
        <w:t>.</w:t>
      </w:r>
      <w:r w:rsidR="00925048" w:rsidRPr="00733D61">
        <w:t xml:space="preserve"> Details of t</w:t>
      </w:r>
      <w:r w:rsidR="00E01123">
        <w:t>he first section are given</w:t>
      </w:r>
      <w:r w:rsidR="00925048" w:rsidRPr="00733D61">
        <w:t xml:space="preserve"> in these instructions. Details of the second section will be presented to you after you finish the first section.</w:t>
      </w:r>
      <w:r w:rsidR="00687400" w:rsidRPr="00733D61">
        <w:t xml:space="preserve"> </w:t>
      </w:r>
    </w:p>
    <w:p w:rsidR="00E01123" w:rsidRDefault="00E01123" w:rsidP="000A092E">
      <w:pPr>
        <w:spacing w:after="0" w:line="360" w:lineRule="auto"/>
        <w:jc w:val="both"/>
      </w:pPr>
    </w:p>
    <w:p w:rsidR="00E01123" w:rsidRDefault="00E01123" w:rsidP="000A092E">
      <w:pPr>
        <w:spacing w:after="0" w:line="360" w:lineRule="auto"/>
        <w:jc w:val="both"/>
      </w:pPr>
      <w:r w:rsidRPr="00733D61">
        <w:t xml:space="preserve">Your payment for the first section will be the </w:t>
      </w:r>
      <w:r w:rsidRPr="00E01123">
        <w:rPr>
          <w:i/>
        </w:rPr>
        <w:t>average payoff</w:t>
      </w:r>
      <w:r w:rsidRPr="00733D61">
        <w:t xml:space="preserve"> from </w:t>
      </w:r>
      <w:r>
        <w:t xml:space="preserve">the </w:t>
      </w:r>
      <w:r w:rsidRPr="00733D61">
        <w:t>120 problems in this section.</w:t>
      </w:r>
      <w:r>
        <w:t xml:space="preserve"> </w:t>
      </w:r>
    </w:p>
    <w:p w:rsidR="00E01123" w:rsidRPr="00733D61" w:rsidRDefault="00E01123" w:rsidP="000A092E">
      <w:pPr>
        <w:spacing w:after="0" w:line="360" w:lineRule="auto"/>
        <w:jc w:val="both"/>
      </w:pPr>
    </w:p>
    <w:p w:rsidR="00687400" w:rsidRPr="00733D61" w:rsidRDefault="00687400" w:rsidP="00687400">
      <w:pPr>
        <w:spacing w:after="0" w:line="360" w:lineRule="auto"/>
        <w:jc w:val="both"/>
      </w:pPr>
      <w:r w:rsidRPr="00733D61">
        <w:t>Your total payment for this experiment will be the payment from this</w:t>
      </w:r>
      <w:r w:rsidR="000B0F7E">
        <w:t xml:space="preserve"> first</w:t>
      </w:r>
      <w:r w:rsidRPr="00733D61">
        <w:t xml:space="preserve"> section plus the payment from the second section</w:t>
      </w:r>
      <w:r w:rsidR="00612AD8">
        <w:t>, rounded up to the nearest 10p</w:t>
      </w:r>
      <w:r w:rsidRPr="00733D61">
        <w:t>. In addition, you will also be given a £2.50 show-up fee.</w:t>
      </w:r>
    </w:p>
    <w:p w:rsidR="00687400" w:rsidRPr="00733D61" w:rsidRDefault="00687400" w:rsidP="000A092E">
      <w:pPr>
        <w:spacing w:after="0" w:line="360" w:lineRule="auto"/>
        <w:jc w:val="both"/>
      </w:pPr>
    </w:p>
    <w:p w:rsidR="008221C7" w:rsidRPr="00733D61" w:rsidRDefault="008221C7" w:rsidP="000A092E">
      <w:pPr>
        <w:spacing w:after="0" w:line="360" w:lineRule="auto"/>
        <w:jc w:val="both"/>
      </w:pPr>
    </w:p>
    <w:p w:rsidR="00925048" w:rsidRPr="00925048" w:rsidRDefault="00925048" w:rsidP="000A092E">
      <w:pPr>
        <w:spacing w:after="0" w:line="360" w:lineRule="auto"/>
        <w:jc w:val="both"/>
        <w:rPr>
          <w:u w:val="single"/>
        </w:rPr>
      </w:pPr>
      <w:r w:rsidRPr="00733D61">
        <w:rPr>
          <w:u w:val="single"/>
        </w:rPr>
        <w:t>The first section</w:t>
      </w:r>
    </w:p>
    <w:p w:rsidR="00687400" w:rsidRPr="00687400" w:rsidRDefault="009B42E1" w:rsidP="000A092E">
      <w:pPr>
        <w:spacing w:after="0" w:line="360" w:lineRule="auto"/>
        <w:jc w:val="both"/>
        <w:rPr>
          <w:b/>
          <w:bCs/>
        </w:rPr>
      </w:pPr>
      <w:r>
        <w:t xml:space="preserve">In each problem, there </w:t>
      </w:r>
      <w:r w:rsidR="00B52BBD">
        <w:t>are two boxes. Each box contains a mixture of red and blue circles</w:t>
      </w:r>
      <w:r w:rsidR="00254577">
        <w:t>.</w:t>
      </w:r>
      <w:r w:rsidR="006B2160">
        <w:t xml:space="preserve"> </w:t>
      </w:r>
      <w:r w:rsidR="0091563C">
        <w:t>Each</w:t>
      </w:r>
      <w:r w:rsidR="00E01123">
        <w:t xml:space="preserve"> box is </w:t>
      </w:r>
      <w:r w:rsidR="00885F3A">
        <w:t>labelled ‘Lef</w:t>
      </w:r>
      <w:r w:rsidR="0091563C">
        <w:t>t’ or ‘Right’ according to its</w:t>
      </w:r>
      <w:r w:rsidR="00885F3A">
        <w:t xml:space="preserve"> position on the screen.</w:t>
      </w:r>
      <w:r w:rsidR="00254577">
        <w:t xml:space="preserve"> </w:t>
      </w:r>
      <w:r w:rsidR="00B52BBD">
        <w:t xml:space="preserve">Your task is to choose one of </w:t>
      </w:r>
      <w:r w:rsidR="0068714E">
        <w:t>these boxes</w:t>
      </w:r>
      <w:r w:rsidR="00B52BBD">
        <w:t xml:space="preserve"> </w:t>
      </w:r>
      <w:r w:rsidR="00666B99">
        <w:t>correspond</w:t>
      </w:r>
      <w:r w:rsidR="00E01123">
        <w:t>ing to the question i</w:t>
      </w:r>
      <w:r w:rsidR="0091563C">
        <w:t>n</w:t>
      </w:r>
      <w:r w:rsidR="00B52BBD">
        <w:t xml:space="preserve"> that problem. There are two types of question, namely, ‘</w:t>
      </w:r>
      <w:r w:rsidR="00B52BBD" w:rsidRPr="00B52BBD">
        <w:t>Which box has a greater ratio of red balls to blue balls</w:t>
      </w:r>
      <w:r w:rsidR="00B52BBD">
        <w:t>’ and ‘</w:t>
      </w:r>
      <w:r w:rsidR="00B52BBD" w:rsidRPr="00B52BBD">
        <w:t>Which box has a greater difference between the number of red balls and the number of blue balls</w:t>
      </w:r>
      <w:r w:rsidR="00B52BBD">
        <w:t>’</w:t>
      </w:r>
      <w:r w:rsidR="0068714E">
        <w:t>.</w:t>
      </w:r>
      <w:r w:rsidR="00E0351A">
        <w:t xml:space="preserve"> </w:t>
      </w:r>
      <w:r w:rsidR="0068714E" w:rsidRPr="00687400">
        <w:rPr>
          <w:b/>
          <w:bCs/>
        </w:rPr>
        <w:t>Your</w:t>
      </w:r>
      <w:r w:rsidR="00E0351A" w:rsidRPr="00687400">
        <w:rPr>
          <w:b/>
          <w:bCs/>
        </w:rPr>
        <w:t xml:space="preserve"> </w:t>
      </w:r>
      <w:r w:rsidR="00E0351A" w:rsidRPr="00687400">
        <w:rPr>
          <w:b/>
          <w:bCs/>
          <w:i/>
          <w:iCs/>
        </w:rPr>
        <w:t>payoff</w:t>
      </w:r>
      <w:r w:rsidR="003775CC" w:rsidRPr="00687400">
        <w:rPr>
          <w:b/>
          <w:bCs/>
        </w:rPr>
        <w:t xml:space="preserve"> on</w:t>
      </w:r>
      <w:r w:rsidR="00E0351A" w:rsidRPr="00687400">
        <w:rPr>
          <w:b/>
          <w:bCs/>
        </w:rPr>
        <w:t xml:space="preserve"> </w:t>
      </w:r>
      <w:r w:rsidR="0068714E" w:rsidRPr="00687400">
        <w:rPr>
          <w:b/>
          <w:bCs/>
        </w:rPr>
        <w:t xml:space="preserve">each problem </w:t>
      </w:r>
      <w:r w:rsidR="0068714E" w:rsidRPr="00687400">
        <w:rPr>
          <w:b/>
          <w:bCs/>
        </w:rPr>
        <w:lastRenderedPageBreak/>
        <w:t>depends upon whether you correctly answer the question to that problem</w:t>
      </w:r>
      <w:r w:rsidR="00E0351A" w:rsidRPr="00687400">
        <w:rPr>
          <w:b/>
          <w:bCs/>
        </w:rPr>
        <w:t xml:space="preserve">. </w:t>
      </w:r>
      <w:r w:rsidR="0068714E" w:rsidRPr="00687400">
        <w:rPr>
          <w:b/>
          <w:bCs/>
        </w:rPr>
        <w:t xml:space="preserve">If you answer the question correctly, your </w:t>
      </w:r>
      <w:r w:rsidR="0068714E" w:rsidRPr="00687400">
        <w:rPr>
          <w:b/>
          <w:bCs/>
          <w:i/>
          <w:iCs/>
        </w:rPr>
        <w:t xml:space="preserve">payoff </w:t>
      </w:r>
      <w:r w:rsidR="003775CC" w:rsidRPr="00687400">
        <w:rPr>
          <w:b/>
          <w:bCs/>
        </w:rPr>
        <w:t>on</w:t>
      </w:r>
      <w:r w:rsidR="0068714E" w:rsidRPr="00687400">
        <w:rPr>
          <w:b/>
          <w:bCs/>
        </w:rPr>
        <w:t xml:space="preserve"> that problem is</w:t>
      </w:r>
      <w:r w:rsidR="0068714E" w:rsidRPr="00687400">
        <w:rPr>
          <w:b/>
          <w:bCs/>
          <w:i/>
          <w:iCs/>
        </w:rPr>
        <w:t xml:space="preserve"> </w:t>
      </w:r>
      <w:r w:rsidR="00A9658B" w:rsidRPr="00687400">
        <w:rPr>
          <w:b/>
          <w:bCs/>
        </w:rPr>
        <w:t>£10</w:t>
      </w:r>
      <w:r w:rsidR="0068714E" w:rsidRPr="00687400">
        <w:rPr>
          <w:b/>
          <w:bCs/>
        </w:rPr>
        <w:t>; otherwise your</w:t>
      </w:r>
      <w:r w:rsidR="0068714E" w:rsidRPr="00687400">
        <w:rPr>
          <w:b/>
          <w:bCs/>
          <w:i/>
          <w:iCs/>
        </w:rPr>
        <w:t xml:space="preserve"> payoff </w:t>
      </w:r>
      <w:r w:rsidR="003775CC" w:rsidRPr="00687400">
        <w:rPr>
          <w:b/>
          <w:bCs/>
        </w:rPr>
        <w:t>on</w:t>
      </w:r>
      <w:r w:rsidR="0068714E" w:rsidRPr="00687400">
        <w:rPr>
          <w:b/>
          <w:bCs/>
        </w:rPr>
        <w:t xml:space="preserve"> that problem is</w:t>
      </w:r>
      <w:r w:rsidR="0068714E" w:rsidRPr="00687400">
        <w:rPr>
          <w:b/>
          <w:bCs/>
          <w:i/>
          <w:iCs/>
        </w:rPr>
        <w:t xml:space="preserve"> </w:t>
      </w:r>
      <w:r w:rsidR="0068714E" w:rsidRPr="00687400">
        <w:rPr>
          <w:b/>
          <w:bCs/>
        </w:rPr>
        <w:t xml:space="preserve">£0.  </w:t>
      </w:r>
    </w:p>
    <w:p w:rsidR="00687400" w:rsidRDefault="00687400" w:rsidP="000A092E">
      <w:pPr>
        <w:spacing w:after="0" w:line="360" w:lineRule="auto"/>
        <w:jc w:val="both"/>
      </w:pPr>
    </w:p>
    <w:p w:rsidR="00E0351A" w:rsidRPr="00E0351A" w:rsidRDefault="00E0351A" w:rsidP="000A092E">
      <w:pPr>
        <w:spacing w:after="0" w:line="360" w:lineRule="auto"/>
        <w:jc w:val="both"/>
      </w:pPr>
      <w:r>
        <w:t xml:space="preserve">The visual representation </w:t>
      </w:r>
      <w:r w:rsidR="0068714E">
        <w:t xml:space="preserve">of the box </w:t>
      </w:r>
      <w:r>
        <w:t>will be</w:t>
      </w:r>
      <w:r w:rsidR="00AD3F0D">
        <w:t xml:space="preserve"> like the two examples below. </w:t>
      </w:r>
      <w:r w:rsidR="00666B99">
        <w:t>Examples</w:t>
      </w:r>
      <w:r w:rsidR="00AD3F0D">
        <w:t xml:space="preserve"> of </w:t>
      </w:r>
      <w:r w:rsidR="00666B99">
        <w:t xml:space="preserve">a </w:t>
      </w:r>
      <w:r w:rsidR="00AD3F0D">
        <w:t>screenshot</w:t>
      </w:r>
      <w:r w:rsidR="00666B99">
        <w:t xml:space="preserve"> of </w:t>
      </w:r>
      <w:r w:rsidR="00AD3F0D">
        <w:t>problem</w:t>
      </w:r>
      <w:r w:rsidR="00666B99">
        <w:t>s</w:t>
      </w:r>
      <w:r w:rsidR="00AD3F0D">
        <w:t xml:space="preserve"> will be given </w:t>
      </w:r>
      <w:r w:rsidR="00666B99">
        <w:t xml:space="preserve">next </w:t>
      </w:r>
      <w:r w:rsidR="00A9658B">
        <w:t>in the ‘Example’ section</w:t>
      </w:r>
      <w:r w:rsidR="00AD3F0D">
        <w:t>.</w:t>
      </w:r>
      <w:ins w:id="0" w:author="John Hey" w:date="2017-05-05T15:08:00Z">
        <w:r w:rsidR="009B42E1">
          <w:t xml:space="preserve"> </w:t>
        </w:r>
      </w:ins>
    </w:p>
    <w:p w:rsidR="000E20E8" w:rsidRDefault="00885F3A" w:rsidP="00E01123">
      <w:pPr>
        <w:spacing w:after="0" w:line="360" w:lineRule="auto"/>
        <w:jc w:val="center"/>
      </w:pPr>
      <w:r>
        <w:rPr>
          <w:noProof/>
          <w:lang w:eastAsia="en-GB"/>
        </w:rPr>
        <w:drawing>
          <wp:inline distT="0" distB="0" distL="0" distR="0" wp14:anchorId="5D2CF7D2" wp14:editId="212C2123">
            <wp:extent cx="1733550" cy="2819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992" t="15487" r="75359" b="19027"/>
                    <a:stretch/>
                  </pic:blipFill>
                  <pic:spPr bwMode="auto">
                    <a:xfrm>
                      <a:off x="0" y="0"/>
                      <a:ext cx="1735986" cy="2823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15E51">
        <w:rPr>
          <w:noProof/>
          <w:lang w:eastAsia="en-GB"/>
        </w:rPr>
        <w:drawing>
          <wp:inline distT="0" distB="0" distL="0" distR="0" wp14:anchorId="34FFFA22" wp14:editId="5B2BA997">
            <wp:extent cx="1743075" cy="2819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7877" t="15487" r="49350" b="19027"/>
                    <a:stretch/>
                  </pic:blipFill>
                  <pic:spPr bwMode="auto">
                    <a:xfrm>
                      <a:off x="0" y="0"/>
                      <a:ext cx="1745525" cy="2823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682E" w:rsidRDefault="0016682E" w:rsidP="0016682E">
      <w:pPr>
        <w:spacing w:after="0" w:line="360" w:lineRule="auto"/>
        <w:jc w:val="center"/>
      </w:pPr>
    </w:p>
    <w:p w:rsidR="0068714E" w:rsidRPr="0068714E" w:rsidRDefault="0068714E" w:rsidP="00E0351A">
      <w:pPr>
        <w:spacing w:after="0" w:line="360" w:lineRule="auto"/>
        <w:jc w:val="both"/>
        <w:rPr>
          <w:u w:val="single"/>
        </w:rPr>
      </w:pPr>
      <w:r w:rsidRPr="0068714E">
        <w:rPr>
          <w:u w:val="single"/>
        </w:rPr>
        <w:t>Example</w:t>
      </w:r>
    </w:p>
    <w:p w:rsidR="00B90274" w:rsidRDefault="00AD3F0D" w:rsidP="00E0351A">
      <w:pPr>
        <w:spacing w:after="0" w:line="360" w:lineRule="auto"/>
        <w:jc w:val="both"/>
      </w:pPr>
      <w:r>
        <w:t>For each problem, your task is to choose either the ‘</w:t>
      </w:r>
      <w:r w:rsidR="00666B99">
        <w:rPr>
          <w:i/>
          <w:iCs/>
        </w:rPr>
        <w:t>L</w:t>
      </w:r>
      <w:r w:rsidRPr="00666B99">
        <w:rPr>
          <w:i/>
          <w:iCs/>
        </w:rPr>
        <w:t>eft</w:t>
      </w:r>
      <w:r>
        <w:t>’ or the ‘</w:t>
      </w:r>
      <w:r w:rsidR="00666B99">
        <w:rPr>
          <w:i/>
          <w:iCs/>
        </w:rPr>
        <w:t>R</w:t>
      </w:r>
      <w:r w:rsidRPr="00666B99">
        <w:rPr>
          <w:i/>
          <w:iCs/>
        </w:rPr>
        <w:t>ight</w:t>
      </w:r>
      <w:r>
        <w:t>’ box according to</w:t>
      </w:r>
      <w:r w:rsidR="003775CC">
        <w:t xml:space="preserve"> the</w:t>
      </w:r>
      <w:r>
        <w:t xml:space="preserve"> </w:t>
      </w:r>
      <w:r w:rsidR="003775CC">
        <w:t>question in that problem</w:t>
      </w:r>
      <w:r>
        <w:t xml:space="preserve">. There are two </w:t>
      </w:r>
      <w:r w:rsidR="003716CC">
        <w:t>type</w:t>
      </w:r>
      <w:r>
        <w:t xml:space="preserve">s of questions. The first </w:t>
      </w:r>
      <w:r w:rsidR="003716CC">
        <w:t>type</w:t>
      </w:r>
      <w:r>
        <w:t xml:space="preserve"> is </w:t>
      </w:r>
      <w:r w:rsidRPr="008F0788">
        <w:rPr>
          <w:i/>
        </w:rPr>
        <w:t>‘Which box has a greater ratio of red balls to blue balls’</w:t>
      </w:r>
      <w:r w:rsidR="008F0788">
        <w:t>. A screenshot</w:t>
      </w:r>
      <w:r>
        <w:t xml:space="preserve"> of a problem of this </w:t>
      </w:r>
      <w:r w:rsidR="003716CC">
        <w:t>type</w:t>
      </w:r>
      <w:r>
        <w:t xml:space="preserve"> is shown below.</w:t>
      </w:r>
    </w:p>
    <w:p w:rsidR="003716CC" w:rsidRDefault="00E01123" w:rsidP="00E0351A">
      <w:pPr>
        <w:spacing w:after="0" w:line="360" w:lineRule="auto"/>
        <w:jc w:val="both"/>
      </w:pPr>
      <w:r>
        <w:rPr>
          <w:noProof/>
          <w:lang w:eastAsia="en-GB"/>
        </w:rPr>
        <w:lastRenderedPageBreak/>
        <w:drawing>
          <wp:inline distT="0" distB="0" distL="0" distR="0" wp14:anchorId="1B158152" wp14:editId="230EEFEC">
            <wp:extent cx="5695950" cy="451932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29105"/>
                    <a:stretch/>
                  </pic:blipFill>
                  <pic:spPr bwMode="auto">
                    <a:xfrm>
                      <a:off x="0" y="0"/>
                      <a:ext cx="5707600" cy="4528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16CC" w:rsidRDefault="003716CC" w:rsidP="00D810EA">
      <w:pPr>
        <w:spacing w:after="0" w:line="360" w:lineRule="auto"/>
        <w:jc w:val="center"/>
      </w:pPr>
    </w:p>
    <w:p w:rsidR="00D810EA" w:rsidRDefault="00D810EA" w:rsidP="00E0351A">
      <w:pPr>
        <w:spacing w:after="0" w:line="360" w:lineRule="auto"/>
        <w:jc w:val="both"/>
      </w:pPr>
    </w:p>
    <w:p w:rsidR="00AD3F0D" w:rsidRDefault="003716CC" w:rsidP="00E0351A">
      <w:pPr>
        <w:spacing w:after="0" w:line="360" w:lineRule="auto"/>
        <w:jc w:val="both"/>
      </w:pPr>
      <w:r>
        <w:t>Your task for this type of question is to identify which box has a greater ratio of red balls to blue balls. The ratio of re</w:t>
      </w:r>
      <w:r w:rsidR="00E01123">
        <w:t xml:space="preserve">d balls to blue balls is defined as </w:t>
      </w:r>
      <w:r w:rsidRPr="00E01123">
        <w:rPr>
          <w:i/>
        </w:rPr>
        <w:t>the number of red balls in that box divided by the n</w:t>
      </w:r>
      <w:r w:rsidR="00E01123" w:rsidRPr="00E01123">
        <w:rPr>
          <w:i/>
        </w:rPr>
        <w:t>umber of blue balls in that box</w:t>
      </w:r>
      <w:r w:rsidRPr="00E01123">
        <w:rPr>
          <w:i/>
        </w:rPr>
        <w:t>.</w:t>
      </w:r>
      <w:r>
        <w:t xml:space="preserve"> </w:t>
      </w:r>
      <w:r w:rsidRPr="008E3B8B">
        <w:t xml:space="preserve">So, for example, </w:t>
      </w:r>
      <w:r>
        <w:t>in this particular problem, the ‘</w:t>
      </w:r>
      <w:r w:rsidR="00666B99">
        <w:rPr>
          <w:i/>
          <w:iCs/>
        </w:rPr>
        <w:t>L</w:t>
      </w:r>
      <w:r w:rsidRPr="003716CC">
        <w:rPr>
          <w:i/>
          <w:iCs/>
        </w:rPr>
        <w:t>eft</w:t>
      </w:r>
      <w:r>
        <w:t>’ box has a greater ratio. If you choose the ‘</w:t>
      </w:r>
      <w:r w:rsidR="00666B99">
        <w:rPr>
          <w:i/>
          <w:iCs/>
        </w:rPr>
        <w:t>L</w:t>
      </w:r>
      <w:r w:rsidRPr="00666B99">
        <w:rPr>
          <w:i/>
          <w:iCs/>
        </w:rPr>
        <w:t>eft</w:t>
      </w:r>
      <w:r>
        <w:t xml:space="preserve">’ box, your </w:t>
      </w:r>
      <w:r w:rsidRPr="003716CC">
        <w:rPr>
          <w:i/>
          <w:iCs/>
        </w:rPr>
        <w:t>payoff</w:t>
      </w:r>
      <w:r w:rsidR="003775CC">
        <w:t xml:space="preserve"> on this problem would</w:t>
      </w:r>
      <w:r w:rsidR="00D810EA">
        <w:t xml:space="preserve"> be £10</w:t>
      </w:r>
      <w:r>
        <w:t>. If you choose the ‘</w:t>
      </w:r>
      <w:r w:rsidR="00666B99">
        <w:rPr>
          <w:i/>
          <w:iCs/>
        </w:rPr>
        <w:t>R</w:t>
      </w:r>
      <w:r w:rsidRPr="003716CC">
        <w:rPr>
          <w:i/>
          <w:iCs/>
        </w:rPr>
        <w:t>ight</w:t>
      </w:r>
      <w:r>
        <w:t>’ box, your</w:t>
      </w:r>
      <w:r w:rsidRPr="0068714E">
        <w:rPr>
          <w:i/>
          <w:iCs/>
        </w:rPr>
        <w:t xml:space="preserve"> </w:t>
      </w:r>
      <w:r w:rsidRPr="00E0351A">
        <w:rPr>
          <w:i/>
          <w:iCs/>
        </w:rPr>
        <w:t>payoff</w:t>
      </w:r>
      <w:r>
        <w:rPr>
          <w:i/>
          <w:iCs/>
        </w:rPr>
        <w:t xml:space="preserve"> </w:t>
      </w:r>
      <w:r w:rsidR="003775CC">
        <w:t>on</w:t>
      </w:r>
      <w:r>
        <w:t xml:space="preserve"> this</w:t>
      </w:r>
      <w:r w:rsidR="003775CC">
        <w:t xml:space="preserve"> problem would be</w:t>
      </w:r>
      <w:r>
        <w:rPr>
          <w:i/>
          <w:iCs/>
        </w:rPr>
        <w:t xml:space="preserve"> </w:t>
      </w:r>
      <w:r>
        <w:t xml:space="preserve">£0.  </w:t>
      </w:r>
    </w:p>
    <w:p w:rsidR="003716CC" w:rsidRDefault="003716CC" w:rsidP="00E0351A">
      <w:pPr>
        <w:spacing w:after="0" w:line="360" w:lineRule="auto"/>
        <w:jc w:val="both"/>
      </w:pPr>
    </w:p>
    <w:p w:rsidR="003716CC" w:rsidRDefault="008F0788" w:rsidP="003716CC">
      <w:pPr>
        <w:spacing w:after="0" w:line="360" w:lineRule="auto"/>
        <w:jc w:val="both"/>
      </w:pPr>
      <w:r>
        <w:t>The second</w:t>
      </w:r>
      <w:r w:rsidR="003716CC">
        <w:t xml:space="preserve"> type of question is </w:t>
      </w:r>
      <w:r w:rsidR="003716CC" w:rsidRPr="008F0788">
        <w:rPr>
          <w:i/>
        </w:rPr>
        <w:t>‘Which box has a greater difference between the number of red balls and the number of blue balls’</w:t>
      </w:r>
      <w:r w:rsidR="003716CC">
        <w:t>.</w:t>
      </w:r>
      <w:r w:rsidR="003716CC" w:rsidRPr="003716CC">
        <w:t xml:space="preserve"> </w:t>
      </w:r>
      <w:r>
        <w:t xml:space="preserve">A screenshot </w:t>
      </w:r>
      <w:r w:rsidR="003716CC">
        <w:t>of a problem of this kind is shown below.</w:t>
      </w:r>
    </w:p>
    <w:p w:rsidR="003716CC" w:rsidRDefault="003716CC" w:rsidP="003716CC">
      <w:pPr>
        <w:spacing w:after="0" w:line="360" w:lineRule="auto"/>
        <w:jc w:val="both"/>
      </w:pPr>
    </w:p>
    <w:p w:rsidR="003716CC" w:rsidRDefault="003716CC" w:rsidP="00D810EA">
      <w:pPr>
        <w:spacing w:after="0" w:line="360" w:lineRule="auto"/>
        <w:jc w:val="center"/>
      </w:pPr>
    </w:p>
    <w:p w:rsidR="00D810EA" w:rsidRDefault="00E01123" w:rsidP="003716CC">
      <w:pPr>
        <w:spacing w:after="0" w:line="360" w:lineRule="auto"/>
        <w:jc w:val="both"/>
      </w:pPr>
      <w:r>
        <w:rPr>
          <w:noProof/>
          <w:lang w:eastAsia="en-GB"/>
        </w:rPr>
        <w:lastRenderedPageBreak/>
        <w:drawing>
          <wp:inline distT="0" distB="0" distL="0" distR="0" wp14:anchorId="736AFA7A" wp14:editId="6A180564">
            <wp:extent cx="5400675" cy="4285043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29105"/>
                    <a:stretch/>
                  </pic:blipFill>
                  <pic:spPr bwMode="auto">
                    <a:xfrm>
                      <a:off x="0" y="0"/>
                      <a:ext cx="5408264" cy="429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16CC" w:rsidRDefault="003716CC" w:rsidP="003716CC">
      <w:pPr>
        <w:spacing w:after="0" w:line="360" w:lineRule="auto"/>
        <w:jc w:val="both"/>
      </w:pPr>
      <w:r>
        <w:t xml:space="preserve">Your task for this type of question is to identify which box has a greater </w:t>
      </w:r>
      <w:r w:rsidRPr="00B52BBD">
        <w:t>difference between the number of red balls and the number of blue balls</w:t>
      </w:r>
      <w:r w:rsidR="003775CC">
        <w:t xml:space="preserve">. The difference between the number of red balls and the number of blue balls is simply defined by </w:t>
      </w:r>
      <w:r>
        <w:t>the number of red balls in that box minus the nu</w:t>
      </w:r>
      <w:r w:rsidR="003775CC">
        <w:t>mber of blue balls in that box</w:t>
      </w:r>
      <w:r>
        <w:t>.</w:t>
      </w:r>
      <w:r w:rsidRPr="003716CC">
        <w:t xml:space="preserve"> </w:t>
      </w:r>
      <w:r w:rsidRPr="008E3B8B">
        <w:t xml:space="preserve">So, for example, </w:t>
      </w:r>
      <w:r>
        <w:t>in this particular problem, the ‘</w:t>
      </w:r>
      <w:r w:rsidR="00666B99">
        <w:rPr>
          <w:i/>
          <w:iCs/>
        </w:rPr>
        <w:t>L</w:t>
      </w:r>
      <w:r w:rsidRPr="003716CC">
        <w:rPr>
          <w:i/>
          <w:iCs/>
        </w:rPr>
        <w:t>eft</w:t>
      </w:r>
      <w:r>
        <w:t>’ box has a greater difference. If you choose the ‘</w:t>
      </w:r>
      <w:r w:rsidR="00666B99">
        <w:rPr>
          <w:i/>
          <w:iCs/>
        </w:rPr>
        <w:t>L</w:t>
      </w:r>
      <w:r w:rsidRPr="00666B99">
        <w:rPr>
          <w:i/>
          <w:iCs/>
        </w:rPr>
        <w:t>eft</w:t>
      </w:r>
      <w:r>
        <w:t xml:space="preserve">’ box, your </w:t>
      </w:r>
      <w:r w:rsidRPr="003716CC">
        <w:rPr>
          <w:i/>
          <w:iCs/>
        </w:rPr>
        <w:t>payoff</w:t>
      </w:r>
      <w:r w:rsidR="003775CC">
        <w:t xml:space="preserve"> on this problem would be</w:t>
      </w:r>
      <w:r>
        <w:rPr>
          <w:i/>
          <w:iCs/>
        </w:rPr>
        <w:t xml:space="preserve"> </w:t>
      </w:r>
      <w:r w:rsidR="00D810EA">
        <w:t>£10</w:t>
      </w:r>
      <w:r>
        <w:t>. If you choose the ‘</w:t>
      </w:r>
      <w:r w:rsidR="00666B99">
        <w:rPr>
          <w:i/>
          <w:iCs/>
        </w:rPr>
        <w:t>R</w:t>
      </w:r>
      <w:r w:rsidRPr="003716CC">
        <w:rPr>
          <w:i/>
          <w:iCs/>
        </w:rPr>
        <w:t>ight</w:t>
      </w:r>
      <w:r>
        <w:t>’ box, your</w:t>
      </w:r>
      <w:r w:rsidRPr="0068714E">
        <w:rPr>
          <w:i/>
          <w:iCs/>
        </w:rPr>
        <w:t xml:space="preserve"> </w:t>
      </w:r>
      <w:r w:rsidRPr="00E0351A">
        <w:rPr>
          <w:i/>
          <w:iCs/>
        </w:rPr>
        <w:t>payoff</w:t>
      </w:r>
      <w:r>
        <w:rPr>
          <w:i/>
          <w:iCs/>
        </w:rPr>
        <w:t xml:space="preserve"> </w:t>
      </w:r>
      <w:r w:rsidR="003775CC">
        <w:t>on</w:t>
      </w:r>
      <w:r>
        <w:t xml:space="preserve"> this</w:t>
      </w:r>
      <w:r w:rsidR="003775CC">
        <w:t xml:space="preserve"> problem would be</w:t>
      </w:r>
      <w:r>
        <w:rPr>
          <w:i/>
          <w:iCs/>
        </w:rPr>
        <w:t xml:space="preserve"> </w:t>
      </w:r>
      <w:r>
        <w:t xml:space="preserve">£0.  </w:t>
      </w:r>
    </w:p>
    <w:p w:rsidR="000E20E8" w:rsidRDefault="000E20E8" w:rsidP="000A092E">
      <w:pPr>
        <w:spacing w:after="0" w:line="360" w:lineRule="auto"/>
        <w:jc w:val="both"/>
        <w:rPr>
          <w:u w:val="single"/>
        </w:rPr>
      </w:pPr>
    </w:p>
    <w:p w:rsidR="00E228B6" w:rsidRDefault="00A34993" w:rsidP="000A092E">
      <w:pPr>
        <w:spacing w:after="0" w:line="360" w:lineRule="auto"/>
        <w:jc w:val="both"/>
        <w:rPr>
          <w:u w:val="single"/>
        </w:rPr>
      </w:pPr>
      <w:r>
        <w:rPr>
          <w:u w:val="single"/>
        </w:rPr>
        <w:t>Choices</w:t>
      </w:r>
    </w:p>
    <w:p w:rsidR="008E3B8B" w:rsidRDefault="003716CC" w:rsidP="000872D5">
      <w:pPr>
        <w:spacing w:after="0" w:line="360" w:lineRule="auto"/>
        <w:jc w:val="both"/>
      </w:pPr>
      <w:r>
        <w:t>For each problem, your task is to choose either the ‘</w:t>
      </w:r>
      <w:r w:rsidR="00666B99">
        <w:rPr>
          <w:i/>
          <w:iCs/>
        </w:rPr>
        <w:t>L</w:t>
      </w:r>
      <w:r w:rsidRPr="00666B99">
        <w:rPr>
          <w:i/>
          <w:iCs/>
        </w:rPr>
        <w:t>eft</w:t>
      </w:r>
      <w:r>
        <w:t>’ or the ‘</w:t>
      </w:r>
      <w:r w:rsidR="00666B99">
        <w:rPr>
          <w:i/>
          <w:iCs/>
        </w:rPr>
        <w:t>R</w:t>
      </w:r>
      <w:r w:rsidRPr="00666B99">
        <w:rPr>
          <w:i/>
          <w:iCs/>
        </w:rPr>
        <w:t>ight</w:t>
      </w:r>
      <w:r>
        <w:t>’ box correspond</w:t>
      </w:r>
      <w:r w:rsidR="00E01123">
        <w:t>ing</w:t>
      </w:r>
      <w:r>
        <w:t xml:space="preserve"> to that problem</w:t>
      </w:r>
      <w:r w:rsidR="00E01123">
        <w:t>’s</w:t>
      </w:r>
      <w:r>
        <w:t xml:space="preserve"> question. There is a minimum time of 10 seconds before you can make a choice in each problem. There is also a maximum time of 30 seconds that you can make a choice in each problem. </w:t>
      </w:r>
      <w:r w:rsidR="00A9658B">
        <w:t>You can make a choice by clicking at the button labelling the box. Then you will have to confirm you choice by clicking the ‘</w:t>
      </w:r>
      <w:r w:rsidR="00A9658B">
        <w:rPr>
          <w:i/>
          <w:iCs/>
        </w:rPr>
        <w:t>C</w:t>
      </w:r>
      <w:r w:rsidR="00A9658B" w:rsidRPr="00A9658B">
        <w:rPr>
          <w:i/>
          <w:iCs/>
        </w:rPr>
        <w:t>onfirm</w:t>
      </w:r>
      <w:r w:rsidR="00A9658B">
        <w:t xml:space="preserve">’ button. </w:t>
      </w:r>
      <w:r>
        <w:t xml:space="preserve">If you do not make a choice within the maximum time, your </w:t>
      </w:r>
      <w:r w:rsidRPr="003716CC">
        <w:rPr>
          <w:i/>
          <w:iCs/>
        </w:rPr>
        <w:t>payoff</w:t>
      </w:r>
      <w:r w:rsidR="002B6A9D">
        <w:t xml:space="preserve"> on that problem would</w:t>
      </w:r>
      <w:r>
        <w:t xml:space="preserve"> be £0.  </w:t>
      </w:r>
    </w:p>
    <w:p w:rsidR="003716CC" w:rsidRDefault="003716CC" w:rsidP="000872D5">
      <w:pPr>
        <w:spacing w:after="0" w:line="360" w:lineRule="auto"/>
        <w:jc w:val="both"/>
      </w:pPr>
    </w:p>
    <w:p w:rsidR="00D810EA" w:rsidRDefault="00D810EA" w:rsidP="00E24D47">
      <w:pPr>
        <w:spacing w:after="0" w:line="360" w:lineRule="auto"/>
        <w:rPr>
          <w:u w:val="single"/>
        </w:rPr>
      </w:pPr>
    </w:p>
    <w:p w:rsidR="00D810EA" w:rsidRDefault="00D810EA" w:rsidP="00E24D47">
      <w:pPr>
        <w:spacing w:after="0" w:line="360" w:lineRule="auto"/>
        <w:rPr>
          <w:u w:val="single"/>
        </w:rPr>
      </w:pPr>
    </w:p>
    <w:p w:rsidR="008E3B8B" w:rsidRDefault="00E202E9" w:rsidP="008E3B8B">
      <w:pPr>
        <w:spacing w:after="0" w:line="360" w:lineRule="auto"/>
        <w:jc w:val="both"/>
        <w:rPr>
          <w:u w:val="single"/>
        </w:rPr>
      </w:pPr>
      <w:r>
        <w:rPr>
          <w:u w:val="single"/>
        </w:rPr>
        <w:lastRenderedPageBreak/>
        <w:t xml:space="preserve">What happens </w:t>
      </w:r>
      <w:proofErr w:type="gramStart"/>
      <w:r>
        <w:rPr>
          <w:u w:val="single"/>
        </w:rPr>
        <w:t>next</w:t>
      </w:r>
      <w:proofErr w:type="gramEnd"/>
    </w:p>
    <w:p w:rsidR="00B0480A" w:rsidRPr="00687400" w:rsidRDefault="008E3B8B" w:rsidP="00E24D47">
      <w:pPr>
        <w:spacing w:after="0" w:line="360" w:lineRule="auto"/>
        <w:jc w:val="both"/>
        <w:rPr>
          <w:b/>
          <w:bCs/>
        </w:rPr>
      </w:pPr>
      <w:r w:rsidRPr="000B0F7E">
        <w:t xml:space="preserve">When </w:t>
      </w:r>
      <w:r w:rsidR="005D1F65" w:rsidRPr="000B0F7E">
        <w:t>we</w:t>
      </w:r>
      <w:r w:rsidRPr="000B0F7E">
        <w:t xml:space="preserve"> finish reading th</w:t>
      </w:r>
      <w:r w:rsidR="009C21A1" w:rsidRPr="000B0F7E">
        <w:t>ese</w:t>
      </w:r>
      <w:r w:rsidRPr="000B0F7E">
        <w:t xml:space="preserve"> </w:t>
      </w:r>
      <w:r w:rsidR="009C21A1" w:rsidRPr="000B0F7E">
        <w:t>I</w:t>
      </w:r>
      <w:r w:rsidRPr="000B0F7E">
        <w:t>nstruction</w:t>
      </w:r>
      <w:r w:rsidR="009C21A1" w:rsidRPr="000B0F7E">
        <w:t>s</w:t>
      </w:r>
      <w:r w:rsidR="005D1F65" w:rsidRPr="000B0F7E">
        <w:t xml:space="preserve"> and </w:t>
      </w:r>
      <w:r w:rsidR="006E0228">
        <w:t>have answered</w:t>
      </w:r>
      <w:r w:rsidR="005D1F65" w:rsidRPr="000B0F7E">
        <w:t xml:space="preserve"> any question</w:t>
      </w:r>
      <w:r w:rsidR="000B0F7E">
        <w:t>s</w:t>
      </w:r>
      <w:r w:rsidR="006E0228">
        <w:t xml:space="preserve"> that you may have</w:t>
      </w:r>
      <w:r w:rsidRPr="000B0F7E">
        <w:t xml:space="preserve">, </w:t>
      </w:r>
      <w:r w:rsidR="005D1F65" w:rsidRPr="000B0F7E">
        <w:t xml:space="preserve">we </w:t>
      </w:r>
      <w:r w:rsidRPr="000B0F7E">
        <w:t xml:space="preserve">will </w:t>
      </w:r>
      <w:r w:rsidR="006E0228">
        <w:t>start the first section of the experiment</w:t>
      </w:r>
      <w:r w:rsidRPr="000B0F7E">
        <w:t xml:space="preserve">. </w:t>
      </w:r>
      <w:r w:rsidR="009C21A1" w:rsidRPr="000B0F7E">
        <w:t>Each</w:t>
      </w:r>
      <w:r>
        <w:t xml:space="preserve"> problem screen has a countdown timer at the top right corner</w:t>
      </w:r>
      <w:r w:rsidR="002B6A9D">
        <w:t xml:space="preserve"> of the screen. You cannot confirm your choice any </w:t>
      </w:r>
      <w:r>
        <w:t>until 10 seconds ha</w:t>
      </w:r>
      <w:r w:rsidR="009C21A1">
        <w:t>ve</w:t>
      </w:r>
      <w:r w:rsidR="002B6A9D">
        <w:t xml:space="preserve"> passed from the start of</w:t>
      </w:r>
      <w:r w:rsidR="009C21A1">
        <w:t xml:space="preserve"> that</w:t>
      </w:r>
      <w:r>
        <w:t xml:space="preserve"> problem. </w:t>
      </w:r>
      <w:r w:rsidR="009C21A1">
        <w:t>There is</w:t>
      </w:r>
      <w:r>
        <w:t xml:space="preserve"> a time limit </w:t>
      </w:r>
      <w:r w:rsidR="0069259C">
        <w:t>of 30</w:t>
      </w:r>
      <w:r w:rsidR="009C21A1">
        <w:t xml:space="preserve"> seconds to make a decision on any problem</w:t>
      </w:r>
      <w:r w:rsidR="00925048">
        <w:t xml:space="preserve"> in this section</w:t>
      </w:r>
      <w:r>
        <w:t>. You can change your decision as many times as you want during this time period</w:t>
      </w:r>
      <w:r w:rsidR="0069259C">
        <w:t xml:space="preserve"> before clicking the ‘</w:t>
      </w:r>
      <w:r w:rsidR="00666B99">
        <w:rPr>
          <w:i/>
          <w:iCs/>
        </w:rPr>
        <w:t>C</w:t>
      </w:r>
      <w:r w:rsidR="0069259C" w:rsidRPr="0069259C">
        <w:rPr>
          <w:i/>
          <w:iCs/>
        </w:rPr>
        <w:t>onfirm</w:t>
      </w:r>
      <w:r w:rsidR="0069259C">
        <w:t>’ button. You can click</w:t>
      </w:r>
      <w:r w:rsidR="002B6A9D">
        <w:t xml:space="preserve"> the</w:t>
      </w:r>
      <w:r w:rsidR="0069259C">
        <w:t xml:space="preserve"> </w:t>
      </w:r>
      <w:r w:rsidR="0069259C">
        <w:rPr>
          <w:i/>
          <w:iCs/>
        </w:rPr>
        <w:t>‘</w:t>
      </w:r>
      <w:r w:rsidR="00666B99">
        <w:rPr>
          <w:i/>
          <w:iCs/>
        </w:rPr>
        <w:t>C</w:t>
      </w:r>
      <w:r w:rsidR="0069259C">
        <w:rPr>
          <w:i/>
          <w:iCs/>
        </w:rPr>
        <w:t>onfirm</w:t>
      </w:r>
      <w:r>
        <w:t xml:space="preserve">’ button before the time limit </w:t>
      </w:r>
      <w:r w:rsidR="009C21A1">
        <w:t>is reached</w:t>
      </w:r>
      <w:r>
        <w:t>.</w:t>
      </w:r>
      <w:r w:rsidR="0069259C">
        <w:t xml:space="preserve"> Once yo</w:t>
      </w:r>
      <w:r w:rsidR="00E231EB">
        <w:t>u</w:t>
      </w:r>
      <w:r w:rsidR="002B6A9D">
        <w:t xml:space="preserve"> </w:t>
      </w:r>
      <w:r w:rsidR="0069259C">
        <w:t xml:space="preserve">click </w:t>
      </w:r>
      <w:r w:rsidR="0069259C">
        <w:rPr>
          <w:i/>
          <w:iCs/>
        </w:rPr>
        <w:t>‘</w:t>
      </w:r>
      <w:r w:rsidR="00666B99">
        <w:rPr>
          <w:i/>
          <w:iCs/>
        </w:rPr>
        <w:t>C</w:t>
      </w:r>
      <w:r w:rsidR="0069259C">
        <w:rPr>
          <w:i/>
          <w:iCs/>
        </w:rPr>
        <w:t>onfirm</w:t>
      </w:r>
      <w:r w:rsidR="0069259C">
        <w:t>’ button, that problem is over</w:t>
      </w:r>
      <w:r w:rsidR="00E202E9">
        <w:t xml:space="preserve"> and you will be immediately le</w:t>
      </w:r>
      <w:r w:rsidR="0069259C">
        <w:t>d to the next problem.</w:t>
      </w:r>
      <w:r>
        <w:t xml:space="preserve"> </w:t>
      </w:r>
      <w:r w:rsidRPr="00687400">
        <w:rPr>
          <w:b/>
          <w:bCs/>
        </w:rPr>
        <w:t xml:space="preserve">If you do not </w:t>
      </w:r>
      <w:r w:rsidR="0069259C" w:rsidRPr="00687400">
        <w:rPr>
          <w:b/>
          <w:bCs/>
        </w:rPr>
        <w:t>click</w:t>
      </w:r>
      <w:r w:rsidR="002B6A9D" w:rsidRPr="00687400">
        <w:rPr>
          <w:b/>
          <w:bCs/>
        </w:rPr>
        <w:t xml:space="preserve"> the</w:t>
      </w:r>
      <w:r w:rsidR="0069259C" w:rsidRPr="00687400">
        <w:rPr>
          <w:b/>
          <w:bCs/>
        </w:rPr>
        <w:t xml:space="preserve"> </w:t>
      </w:r>
      <w:r w:rsidR="0069259C" w:rsidRPr="00687400">
        <w:rPr>
          <w:b/>
          <w:bCs/>
          <w:i/>
          <w:iCs/>
        </w:rPr>
        <w:t>‘</w:t>
      </w:r>
      <w:r w:rsidR="00666B99" w:rsidRPr="00687400">
        <w:rPr>
          <w:b/>
          <w:bCs/>
          <w:i/>
          <w:iCs/>
        </w:rPr>
        <w:t>C</w:t>
      </w:r>
      <w:r w:rsidR="0069259C" w:rsidRPr="00687400">
        <w:rPr>
          <w:b/>
          <w:bCs/>
          <w:i/>
          <w:iCs/>
        </w:rPr>
        <w:t>onfirm</w:t>
      </w:r>
      <w:r w:rsidR="0069259C" w:rsidRPr="00687400">
        <w:rPr>
          <w:b/>
          <w:bCs/>
        </w:rPr>
        <w:t>’ button before</w:t>
      </w:r>
      <w:r w:rsidRPr="00687400">
        <w:rPr>
          <w:b/>
          <w:bCs/>
        </w:rPr>
        <w:t xml:space="preserve"> the time limit is over</w:t>
      </w:r>
      <w:r w:rsidR="002B6A9D" w:rsidRPr="00687400">
        <w:rPr>
          <w:b/>
          <w:bCs/>
        </w:rPr>
        <w:t xml:space="preserve">, your </w:t>
      </w:r>
      <w:r w:rsidR="002B6A9D" w:rsidRPr="00687400">
        <w:rPr>
          <w:b/>
          <w:bCs/>
          <w:i/>
          <w:iCs/>
        </w:rPr>
        <w:t>payoff</w:t>
      </w:r>
      <w:r w:rsidR="002B6A9D" w:rsidRPr="00687400">
        <w:rPr>
          <w:b/>
          <w:bCs/>
        </w:rPr>
        <w:t xml:space="preserve"> on</w:t>
      </w:r>
      <w:r w:rsidR="0069259C" w:rsidRPr="00687400">
        <w:rPr>
          <w:b/>
          <w:bCs/>
        </w:rPr>
        <w:t xml:space="preserve"> that problem will be £0.  </w:t>
      </w:r>
    </w:p>
    <w:p w:rsidR="00925048" w:rsidRDefault="00925048" w:rsidP="00E24D47">
      <w:pPr>
        <w:spacing w:after="0" w:line="360" w:lineRule="auto"/>
        <w:jc w:val="both"/>
      </w:pPr>
    </w:p>
    <w:p w:rsidR="00925048" w:rsidRDefault="00925048" w:rsidP="00E24D47">
      <w:pPr>
        <w:spacing w:after="0" w:line="360" w:lineRule="auto"/>
        <w:jc w:val="both"/>
      </w:pPr>
      <w:r w:rsidRPr="00733D61">
        <w:t>When you finish this section, please click</w:t>
      </w:r>
      <w:r w:rsidR="00E202E9">
        <w:t xml:space="preserve"> the</w:t>
      </w:r>
      <w:r w:rsidRPr="00733D61">
        <w:t xml:space="preserve"> </w:t>
      </w:r>
      <w:r w:rsidRPr="00733D61">
        <w:rPr>
          <w:i/>
          <w:iCs/>
        </w:rPr>
        <w:t>‘Continue to the second section’</w:t>
      </w:r>
      <w:r w:rsidRPr="00733D61">
        <w:t xml:space="preserve"> button at </w:t>
      </w:r>
      <w:r w:rsidR="008255D2">
        <w:t>the bottom</w:t>
      </w:r>
      <w:bookmarkStart w:id="1" w:name="_GoBack"/>
      <w:bookmarkEnd w:id="1"/>
      <w:r w:rsidRPr="00733D61">
        <w:t xml:space="preserve"> of your screen, it will lead you to the instructions for the second section of the experiment. Please read the instructions </w:t>
      </w:r>
      <w:r w:rsidR="00E20A29" w:rsidRPr="00733D61">
        <w:t xml:space="preserve">very </w:t>
      </w:r>
      <w:r w:rsidRPr="00733D61">
        <w:t>carefully as it will affect your income from the experiment. If you have any questions, please raise your hand and an experimenter will come to you.</w:t>
      </w:r>
    </w:p>
    <w:p w:rsidR="00A72447" w:rsidRDefault="00A72447" w:rsidP="008E3B8B">
      <w:pPr>
        <w:spacing w:after="0" w:line="360" w:lineRule="auto"/>
        <w:rPr>
          <w:i/>
        </w:rPr>
      </w:pPr>
    </w:p>
    <w:p w:rsidR="00E24D47" w:rsidRDefault="00E24D47" w:rsidP="00567372">
      <w:pPr>
        <w:spacing w:after="0" w:line="360" w:lineRule="auto"/>
        <w:jc w:val="center"/>
        <w:rPr>
          <w:i/>
        </w:rPr>
      </w:pPr>
      <w:r w:rsidRPr="001762A0">
        <w:rPr>
          <w:i/>
        </w:rPr>
        <w:t>If you have any questions</w:t>
      </w:r>
      <w:r w:rsidR="008E3B8B">
        <w:rPr>
          <w:i/>
        </w:rPr>
        <w:t xml:space="preserve"> at any stage of the experiment</w:t>
      </w:r>
      <w:r w:rsidRPr="001762A0">
        <w:rPr>
          <w:i/>
        </w:rPr>
        <w:t>, please raise your hand and an experimenter will come to you.</w:t>
      </w:r>
    </w:p>
    <w:p w:rsidR="000872D5" w:rsidRDefault="000872D5" w:rsidP="00567372">
      <w:pPr>
        <w:spacing w:after="0" w:line="360" w:lineRule="auto"/>
        <w:jc w:val="center"/>
        <w:rPr>
          <w:i/>
        </w:rPr>
      </w:pPr>
    </w:p>
    <w:p w:rsidR="000872D5" w:rsidRDefault="000872D5" w:rsidP="00567372">
      <w:pPr>
        <w:spacing w:after="0" w:line="360" w:lineRule="auto"/>
        <w:jc w:val="center"/>
        <w:rPr>
          <w:i/>
        </w:rPr>
      </w:pPr>
      <w:r>
        <w:rPr>
          <w:i/>
        </w:rPr>
        <w:t>Thank you for your participation.</w:t>
      </w:r>
    </w:p>
    <w:p w:rsidR="0069259C" w:rsidRDefault="0069259C" w:rsidP="009C21A1">
      <w:pPr>
        <w:spacing w:after="0" w:line="360" w:lineRule="auto"/>
        <w:jc w:val="right"/>
      </w:pPr>
      <w:r>
        <w:t xml:space="preserve"> John Hey</w:t>
      </w:r>
    </w:p>
    <w:p w:rsidR="003B752F" w:rsidRDefault="00A72447" w:rsidP="009C21A1">
      <w:pPr>
        <w:spacing w:after="0" w:line="360" w:lineRule="auto"/>
        <w:jc w:val="right"/>
      </w:pPr>
      <w:r>
        <w:t>Nuttaporn Rochanahastin</w:t>
      </w:r>
    </w:p>
    <w:p w:rsidR="00925048" w:rsidRDefault="00925048" w:rsidP="009C21A1">
      <w:pPr>
        <w:spacing w:after="0" w:line="360" w:lineRule="auto"/>
        <w:jc w:val="right"/>
      </w:pPr>
    </w:p>
    <w:p w:rsidR="00925048" w:rsidRPr="00634407" w:rsidRDefault="00925048" w:rsidP="009C21A1">
      <w:pPr>
        <w:spacing w:after="0" w:line="360" w:lineRule="auto"/>
        <w:jc w:val="right"/>
      </w:pPr>
      <w:r>
        <w:t>November 2017</w:t>
      </w:r>
    </w:p>
    <w:sectPr w:rsidR="00925048" w:rsidRPr="006344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23" w:rsidRDefault="00E01123" w:rsidP="000A4C57">
      <w:pPr>
        <w:spacing w:after="0" w:line="240" w:lineRule="auto"/>
      </w:pPr>
      <w:r>
        <w:separator/>
      </w:r>
    </w:p>
  </w:endnote>
  <w:endnote w:type="continuationSeparator" w:id="0">
    <w:p w:rsidR="00E01123" w:rsidRDefault="00E01123" w:rsidP="000A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23" w:rsidRDefault="00E011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689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1123" w:rsidRDefault="00E011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5D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01123" w:rsidRDefault="00E011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23" w:rsidRDefault="00E011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23" w:rsidRDefault="00E01123" w:rsidP="000A4C57">
      <w:pPr>
        <w:spacing w:after="0" w:line="240" w:lineRule="auto"/>
      </w:pPr>
      <w:r>
        <w:separator/>
      </w:r>
    </w:p>
  </w:footnote>
  <w:footnote w:type="continuationSeparator" w:id="0">
    <w:p w:rsidR="00E01123" w:rsidRDefault="00E01123" w:rsidP="000A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23" w:rsidRDefault="00E011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23" w:rsidRDefault="00E011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23" w:rsidRDefault="00E011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B6AFC"/>
    <w:multiLevelType w:val="hybridMultilevel"/>
    <w:tmpl w:val="0AB66C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84456"/>
    <w:multiLevelType w:val="hybridMultilevel"/>
    <w:tmpl w:val="0AB66C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2D"/>
    <w:rsid w:val="000567F3"/>
    <w:rsid w:val="00085D23"/>
    <w:rsid w:val="000872D5"/>
    <w:rsid w:val="000A092E"/>
    <w:rsid w:val="000A4C57"/>
    <w:rsid w:val="000B0F7E"/>
    <w:rsid w:val="000B2795"/>
    <w:rsid w:val="000E20E8"/>
    <w:rsid w:val="00113080"/>
    <w:rsid w:val="00146CC7"/>
    <w:rsid w:val="00156B28"/>
    <w:rsid w:val="0016682E"/>
    <w:rsid w:val="00176831"/>
    <w:rsid w:val="001964B4"/>
    <w:rsid w:val="001B0012"/>
    <w:rsid w:val="001F1A13"/>
    <w:rsid w:val="00211757"/>
    <w:rsid w:val="00233D3B"/>
    <w:rsid w:val="00254577"/>
    <w:rsid w:val="002A348F"/>
    <w:rsid w:val="002B3212"/>
    <w:rsid w:val="002B6A9D"/>
    <w:rsid w:val="002F4354"/>
    <w:rsid w:val="00357766"/>
    <w:rsid w:val="003716CC"/>
    <w:rsid w:val="003775CC"/>
    <w:rsid w:val="003B752F"/>
    <w:rsid w:val="003C65AA"/>
    <w:rsid w:val="003F02FD"/>
    <w:rsid w:val="00427B92"/>
    <w:rsid w:val="004440AF"/>
    <w:rsid w:val="00452309"/>
    <w:rsid w:val="004A1692"/>
    <w:rsid w:val="00515E51"/>
    <w:rsid w:val="005319EA"/>
    <w:rsid w:val="00533BA9"/>
    <w:rsid w:val="00562F5F"/>
    <w:rsid w:val="00567372"/>
    <w:rsid w:val="00570B01"/>
    <w:rsid w:val="00587F96"/>
    <w:rsid w:val="00594C93"/>
    <w:rsid w:val="005B54BE"/>
    <w:rsid w:val="005D1F65"/>
    <w:rsid w:val="00603FC5"/>
    <w:rsid w:val="00612AD8"/>
    <w:rsid w:val="006151B9"/>
    <w:rsid w:val="00623115"/>
    <w:rsid w:val="00634407"/>
    <w:rsid w:val="00641D88"/>
    <w:rsid w:val="00642926"/>
    <w:rsid w:val="00666B99"/>
    <w:rsid w:val="0068714E"/>
    <w:rsid w:val="00687400"/>
    <w:rsid w:val="0069259C"/>
    <w:rsid w:val="006B2160"/>
    <w:rsid w:val="006B5B54"/>
    <w:rsid w:val="006E0228"/>
    <w:rsid w:val="006E68B3"/>
    <w:rsid w:val="00725CB2"/>
    <w:rsid w:val="00733D61"/>
    <w:rsid w:val="008221C7"/>
    <w:rsid w:val="008255D2"/>
    <w:rsid w:val="008467BF"/>
    <w:rsid w:val="00885F3A"/>
    <w:rsid w:val="0089502F"/>
    <w:rsid w:val="008A140B"/>
    <w:rsid w:val="008E3B8B"/>
    <w:rsid w:val="008F0788"/>
    <w:rsid w:val="0091563C"/>
    <w:rsid w:val="00925048"/>
    <w:rsid w:val="00933A05"/>
    <w:rsid w:val="00954658"/>
    <w:rsid w:val="0096490F"/>
    <w:rsid w:val="00966B99"/>
    <w:rsid w:val="009A09D7"/>
    <w:rsid w:val="009A1869"/>
    <w:rsid w:val="009B42E1"/>
    <w:rsid w:val="009B470B"/>
    <w:rsid w:val="009C185E"/>
    <w:rsid w:val="009C21A1"/>
    <w:rsid w:val="00A12AB2"/>
    <w:rsid w:val="00A24998"/>
    <w:rsid w:val="00A3432B"/>
    <w:rsid w:val="00A34993"/>
    <w:rsid w:val="00A72447"/>
    <w:rsid w:val="00A93CA3"/>
    <w:rsid w:val="00A9658B"/>
    <w:rsid w:val="00A96F06"/>
    <w:rsid w:val="00AB196A"/>
    <w:rsid w:val="00AD3F0D"/>
    <w:rsid w:val="00AF0B4E"/>
    <w:rsid w:val="00B0480A"/>
    <w:rsid w:val="00B3077C"/>
    <w:rsid w:val="00B52BBD"/>
    <w:rsid w:val="00B868D0"/>
    <w:rsid w:val="00B90274"/>
    <w:rsid w:val="00B90D1D"/>
    <w:rsid w:val="00BB3D8F"/>
    <w:rsid w:val="00BD04BE"/>
    <w:rsid w:val="00BE264F"/>
    <w:rsid w:val="00C43047"/>
    <w:rsid w:val="00C535EF"/>
    <w:rsid w:val="00C72130"/>
    <w:rsid w:val="00C72373"/>
    <w:rsid w:val="00C90E38"/>
    <w:rsid w:val="00C94A49"/>
    <w:rsid w:val="00D04A33"/>
    <w:rsid w:val="00D53C2D"/>
    <w:rsid w:val="00D810EA"/>
    <w:rsid w:val="00DA6A4D"/>
    <w:rsid w:val="00DF45C4"/>
    <w:rsid w:val="00E01123"/>
    <w:rsid w:val="00E0351A"/>
    <w:rsid w:val="00E202E9"/>
    <w:rsid w:val="00E20A29"/>
    <w:rsid w:val="00E228B6"/>
    <w:rsid w:val="00E231EB"/>
    <w:rsid w:val="00E24D47"/>
    <w:rsid w:val="00E571AA"/>
    <w:rsid w:val="00F0451B"/>
    <w:rsid w:val="00F073E6"/>
    <w:rsid w:val="00F30B9D"/>
    <w:rsid w:val="00F417BA"/>
    <w:rsid w:val="00F67597"/>
    <w:rsid w:val="00F81B79"/>
    <w:rsid w:val="00FA1F80"/>
    <w:rsid w:val="00FC4B73"/>
    <w:rsid w:val="00FC5814"/>
    <w:rsid w:val="00FD03C6"/>
    <w:rsid w:val="00FD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4C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C57"/>
  </w:style>
  <w:style w:type="paragraph" w:styleId="Footer">
    <w:name w:val="footer"/>
    <w:basedOn w:val="Normal"/>
    <w:link w:val="FooterChar"/>
    <w:uiPriority w:val="99"/>
    <w:unhideWhenUsed/>
    <w:rsid w:val="000A4C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C57"/>
  </w:style>
  <w:style w:type="paragraph" w:styleId="BalloonText">
    <w:name w:val="Balloon Text"/>
    <w:basedOn w:val="Normal"/>
    <w:link w:val="BalloonTextChar"/>
    <w:uiPriority w:val="99"/>
    <w:semiHidden/>
    <w:unhideWhenUsed/>
    <w:rsid w:val="001B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0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3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1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4C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C57"/>
  </w:style>
  <w:style w:type="paragraph" w:styleId="Footer">
    <w:name w:val="footer"/>
    <w:basedOn w:val="Normal"/>
    <w:link w:val="FooterChar"/>
    <w:uiPriority w:val="99"/>
    <w:unhideWhenUsed/>
    <w:rsid w:val="000A4C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C57"/>
  </w:style>
  <w:style w:type="paragraph" w:styleId="BalloonText">
    <w:name w:val="Balloon Text"/>
    <w:basedOn w:val="Normal"/>
    <w:link w:val="BalloonTextChar"/>
    <w:uiPriority w:val="99"/>
    <w:semiHidden/>
    <w:unhideWhenUsed/>
    <w:rsid w:val="001B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0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3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1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C88485E8.dotm</Template>
  <TotalTime>11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Nuttaporn Rochanahastin</dc:creator>
  <cp:lastModifiedBy>John Hey</cp:lastModifiedBy>
  <cp:revision>8</cp:revision>
  <cp:lastPrinted>2017-07-03T13:28:00Z</cp:lastPrinted>
  <dcterms:created xsi:type="dcterms:W3CDTF">2017-11-10T12:45:00Z</dcterms:created>
  <dcterms:modified xsi:type="dcterms:W3CDTF">2017-11-10T12:56:00Z</dcterms:modified>
</cp:coreProperties>
</file>